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1E112745" w:rsidR="00DD21E6" w:rsidRPr="00037EEF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37EEF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936BD4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37EEF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37EEF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B2F1081" w14:textId="77777777" w:rsidR="00F24897" w:rsidRDefault="00F24897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0486C68" w14:textId="77777777" w:rsidR="00F24897" w:rsidRDefault="00F24897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798E9A6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36CEFE0E" w:rsidR="00866566" w:rsidRDefault="003306B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3306B5">
        <w:rPr>
          <w:rFonts w:ascii="Calibri" w:eastAsia="Calibri" w:hAnsi="Calibri" w:cs="Calibri"/>
          <w:b/>
          <w:bCs/>
          <w:kern w:val="36"/>
        </w:rPr>
        <w:t>Pokrytí pavilonu CUP a areálu Orlickoústecké nemocnice signálem sítí mobilních operátorů</w:t>
      </w:r>
    </w:p>
    <w:p w14:paraId="390BFB35" w14:textId="0573A93A" w:rsidR="002A3892" w:rsidRDefault="002A3892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412FC892" w14:textId="77777777" w:rsidR="00F24897" w:rsidRDefault="00F2489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4173824F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4828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4E602A48" w14:textId="77777777" w:rsidR="003D0B4A" w:rsidRDefault="003D0B4A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32A4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1418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29772" w14:textId="3FCAE494" w:rsidR="00F32A4C" w:rsidDel="00033BE5" w:rsidRDefault="00F32A4C" w:rsidP="00F32A4C">
    <w:pPr>
      <w:tabs>
        <w:tab w:val="center" w:pos="4536"/>
        <w:tab w:val="left" w:pos="6330"/>
        <w:tab w:val="right" w:pos="9072"/>
        <w:tab w:val="right" w:pos="9864"/>
      </w:tabs>
      <w:spacing w:after="0"/>
      <w:rPr>
        <w:del w:id="0" w:author="Autor"/>
        <w:rFonts w:ascii="Calibri" w:eastAsia="Calibri" w:hAnsi="Calibri" w:cs="Calibri"/>
        <w:sz w:val="18"/>
        <w:szCs w:val="18"/>
      </w:rPr>
    </w:pPr>
    <w:del w:id="1" w:author="Autor">
      <w:r w:rsidRPr="00D14929" w:rsidDel="00033BE5">
        <w:rPr>
          <w:rFonts w:ascii="Calibri" w:eastAsia="Calibri" w:hAnsi="Calibri" w:cs="Calibri"/>
          <w:sz w:val="18"/>
          <w:szCs w:val="18"/>
        </w:rPr>
        <w:delText xml:space="preserve">Název projektu: </w:delText>
      </w:r>
    </w:del>
  </w:p>
  <w:p w14:paraId="0298A7DD" w14:textId="284EC68C" w:rsidR="00F32A4C" w:rsidRPr="00D14929" w:rsidDel="00033BE5" w:rsidRDefault="00F32A4C" w:rsidP="00F32A4C">
    <w:pPr>
      <w:tabs>
        <w:tab w:val="center" w:pos="4536"/>
        <w:tab w:val="left" w:pos="6330"/>
        <w:tab w:val="right" w:pos="9072"/>
        <w:tab w:val="right" w:pos="9864"/>
      </w:tabs>
      <w:spacing w:after="0"/>
      <w:rPr>
        <w:del w:id="2" w:author="Autor"/>
        <w:rFonts w:ascii="Calibri" w:eastAsia="Calibri" w:hAnsi="Calibri" w:cs="Calibri"/>
        <w:sz w:val="18"/>
        <w:szCs w:val="18"/>
      </w:rPr>
    </w:pPr>
    <w:del w:id="3" w:author="Autor">
      <w:r w:rsidRPr="00D14929" w:rsidDel="00033BE5">
        <w:rPr>
          <w:rFonts w:ascii="Calibri" w:eastAsia="Calibri" w:hAnsi="Calibri" w:cs="Calibri"/>
          <w:sz w:val="18"/>
          <w:szCs w:val="18"/>
        </w:rPr>
        <w:delText xml:space="preserve">NPK, a.s., Svitavská nemocnice - sloučení JIP a vybavení navazujících oborů na UP 2, reg. č. CZ.06.6.127/0.0/0.0/21_121/0016355 </w:delText>
      </w:r>
    </w:del>
  </w:p>
  <w:p w14:paraId="356C8CA6" w14:textId="6B4FD691" w:rsidR="00F32A4C" w:rsidDel="00033BE5" w:rsidRDefault="00F32A4C" w:rsidP="00F32A4C">
    <w:pPr>
      <w:pStyle w:val="Zpat"/>
      <w:rPr>
        <w:del w:id="4" w:author="Autor"/>
        <w:rFonts w:ascii="Calibri" w:eastAsia="Calibri" w:hAnsi="Calibri" w:cs="Calibri"/>
        <w:sz w:val="18"/>
        <w:szCs w:val="18"/>
      </w:rPr>
    </w:pPr>
    <w:del w:id="5" w:author="Autor">
      <w:r w:rsidRPr="00685D8F" w:rsidDel="00033BE5">
        <w:rPr>
          <w:rFonts w:ascii="Calibri" w:eastAsia="Calibri" w:hAnsi="Calibri" w:cs="Calibri"/>
          <w:sz w:val="18"/>
          <w:szCs w:val="18"/>
        </w:rPr>
        <w:delText>NPK, a.s., Litomyšlská nemocnice – vybavení navazujících oborů na UP 2</w:delText>
      </w:r>
      <w:r w:rsidDel="00033BE5">
        <w:rPr>
          <w:rFonts w:ascii="Calibri" w:eastAsia="Calibri" w:hAnsi="Calibri" w:cs="Calibri"/>
          <w:sz w:val="18"/>
          <w:szCs w:val="18"/>
        </w:rPr>
        <w:delText xml:space="preserve">, reg. č. </w:delText>
      </w:r>
      <w:r w:rsidRPr="00685D8F" w:rsidDel="00033BE5">
        <w:rPr>
          <w:rFonts w:ascii="Calibri" w:eastAsia="Calibri" w:hAnsi="Calibri" w:cs="Calibri"/>
          <w:sz w:val="18"/>
          <w:szCs w:val="18"/>
        </w:rPr>
        <w:delText>CZ.06.6.127/0.0/0.0/21_121/0016248</w:delText>
      </w:r>
    </w:del>
  </w:p>
  <w:p w14:paraId="0E5D096D" w14:textId="4BF01FA5" w:rsidR="00F32A4C" w:rsidRPr="00F32A4C" w:rsidRDefault="00F32A4C" w:rsidP="00F32A4C">
    <w:pPr>
      <w:pStyle w:val="Zpat"/>
      <w:rPr>
        <w:rFonts w:ascii="Calibri" w:eastAsia="Calibri" w:hAnsi="Calibri" w:cs="Arial"/>
        <w:b/>
        <w:bCs/>
        <w:sz w:val="18"/>
        <w:szCs w:val="18"/>
      </w:rPr>
    </w:pPr>
    <w:del w:id="6" w:author="Autor">
      <w:r w:rsidRPr="00D14929" w:rsidDel="00033BE5">
        <w:rPr>
          <w:rFonts w:ascii="Calibri" w:eastAsia="Calibri" w:hAnsi="Calibri" w:cs="Arial"/>
          <w:b/>
          <w:bCs/>
          <w:sz w:val="18"/>
          <w:szCs w:val="18"/>
        </w:rPr>
        <w:delText>Projekt</w:delText>
      </w:r>
      <w:r w:rsidDel="00033BE5">
        <w:rPr>
          <w:rFonts w:ascii="Calibri" w:eastAsia="Calibri" w:hAnsi="Calibri" w:cs="Arial"/>
          <w:b/>
          <w:bCs/>
          <w:sz w:val="18"/>
          <w:szCs w:val="18"/>
        </w:rPr>
        <w:delText>y</w:delText>
      </w:r>
      <w:r w:rsidRPr="00D14929" w:rsidDel="00033BE5">
        <w:rPr>
          <w:rFonts w:ascii="Calibri" w:eastAsia="Calibri" w:hAnsi="Calibri" w:cs="Arial"/>
          <w:b/>
          <w:bCs/>
          <w:sz w:val="18"/>
          <w:szCs w:val="18"/>
        </w:rPr>
        <w:delText xml:space="preserve"> „NPK, a.s., Svitavská nemocnice - sloučení JIP a vybavení navazujících oborů na UP 2“</w:delText>
      </w:r>
      <w:r w:rsidDel="00033BE5">
        <w:rPr>
          <w:rFonts w:ascii="Calibri" w:eastAsia="Calibri" w:hAnsi="Calibri" w:cs="Arial"/>
          <w:b/>
          <w:bCs/>
          <w:sz w:val="18"/>
          <w:szCs w:val="18"/>
        </w:rPr>
        <w:delText xml:space="preserve">, a </w:delText>
      </w:r>
      <w:r w:rsidDel="00033BE5">
        <w:rPr>
          <w:rFonts w:ascii="Calibri" w:eastAsia="Calibri" w:hAnsi="Calibri" w:cs="Calibri"/>
          <w:sz w:val="18"/>
          <w:szCs w:val="18"/>
        </w:rPr>
        <w:delText>„</w:delText>
      </w:r>
      <w:r w:rsidRPr="00673BAE" w:rsidDel="00033BE5">
        <w:rPr>
          <w:rFonts w:ascii="Calibri" w:eastAsia="Calibri" w:hAnsi="Calibri" w:cs="Calibri"/>
          <w:b/>
          <w:bCs/>
          <w:sz w:val="18"/>
          <w:szCs w:val="18"/>
        </w:rPr>
        <w:delText>NPK, a.s., Litomyšlská nemocnice – vybavení navazujících oborů na UP 2“</w:delText>
      </w:r>
      <w:r w:rsidDel="00033BE5">
        <w:rPr>
          <w:rFonts w:ascii="Calibri" w:eastAsia="Calibri" w:hAnsi="Calibri" w:cs="Calibri"/>
          <w:b/>
          <w:bCs/>
          <w:sz w:val="18"/>
          <w:szCs w:val="18"/>
        </w:rPr>
        <w:delText xml:space="preserve"> </w:delText>
      </w:r>
      <w:r w:rsidRPr="00D14929" w:rsidDel="00033BE5">
        <w:rPr>
          <w:rFonts w:ascii="Calibri" w:eastAsia="Calibri" w:hAnsi="Calibri" w:cs="Arial"/>
          <w:b/>
          <w:bCs/>
          <w:sz w:val="18"/>
          <w:szCs w:val="18"/>
        </w:rPr>
        <w:delText>j</w:delText>
      </w:r>
      <w:r w:rsidDel="00033BE5">
        <w:rPr>
          <w:rFonts w:ascii="Calibri" w:eastAsia="Calibri" w:hAnsi="Calibri" w:cs="Arial"/>
          <w:b/>
          <w:bCs/>
          <w:sz w:val="18"/>
          <w:szCs w:val="18"/>
        </w:rPr>
        <w:delText>sou</w:delText>
      </w:r>
      <w:r w:rsidRPr="00D14929" w:rsidDel="00033BE5">
        <w:rPr>
          <w:rFonts w:ascii="Calibri" w:eastAsia="Calibri" w:hAnsi="Calibri" w:cs="Arial"/>
          <w:b/>
          <w:bCs/>
          <w:sz w:val="18"/>
          <w:szCs w:val="18"/>
        </w:rPr>
        <w:delText xml:space="preserve"> spolufinancován</w:delText>
      </w:r>
      <w:r w:rsidDel="00033BE5">
        <w:rPr>
          <w:rFonts w:ascii="Calibri" w:eastAsia="Calibri" w:hAnsi="Calibri" w:cs="Arial"/>
          <w:b/>
          <w:bCs/>
          <w:sz w:val="18"/>
          <w:szCs w:val="18"/>
        </w:rPr>
        <w:delText>y</w:delText>
      </w:r>
      <w:r w:rsidRPr="00D14929" w:rsidDel="00033BE5">
        <w:rPr>
          <w:rFonts w:ascii="Calibri" w:eastAsia="Calibri" w:hAnsi="Calibri" w:cs="Arial"/>
          <w:b/>
          <w:bCs/>
          <w:sz w:val="18"/>
          <w:szCs w:val="18"/>
        </w:rPr>
        <w:delText xml:space="preserve"> Evropskou unií v rámci reakce Unie na pandemii COVID-19</w:delText>
      </w:r>
      <w:r w:rsidDel="00033BE5">
        <w:rPr>
          <w:rFonts w:ascii="Calibri" w:eastAsia="Calibri" w:hAnsi="Calibri" w:cs="Arial"/>
          <w:b/>
          <w:bCs/>
          <w:sz w:val="18"/>
          <w:szCs w:val="18"/>
        </w:rPr>
        <w:delText>.</w:delText>
      </w:r>
    </w:del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7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7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19AB52F2" w:rsidR="00064719" w:rsidRDefault="00F32A4C" w:rsidP="00F32A4C">
    <w:pPr>
      <w:pStyle w:val="Zhlav"/>
      <w:tabs>
        <w:tab w:val="clear" w:pos="4536"/>
        <w:tab w:val="clear" w:pos="9072"/>
        <w:tab w:val="left" w:pos="814"/>
      </w:tabs>
    </w:pPr>
    <w:r>
      <w:rPr>
        <w:noProof/>
        <w:lang w:eastAsia="cs-CZ"/>
      </w:rPr>
      <w:drawing>
        <wp:anchor distT="0" distB="0" distL="114300" distR="114300" simplePos="0" relativeHeight="251664384" behindDoc="0" locked="0" layoutInCell="1" allowOverlap="1" wp14:anchorId="155B1481" wp14:editId="7C98F6CF">
          <wp:simplePos x="0" y="0"/>
          <wp:positionH relativeFrom="margin">
            <wp:posOffset>4233545</wp:posOffset>
          </wp:positionH>
          <wp:positionV relativeFrom="paragraph">
            <wp:posOffset>-172720</wp:posOffset>
          </wp:positionV>
          <wp:extent cx="2116455" cy="568325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455" cy="568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45318450">
    <w:abstractNumId w:val="26"/>
  </w:num>
  <w:num w:numId="2" w16cid:durableId="998340435">
    <w:abstractNumId w:val="20"/>
  </w:num>
  <w:num w:numId="3" w16cid:durableId="1246917571">
    <w:abstractNumId w:val="10"/>
  </w:num>
  <w:num w:numId="4" w16cid:durableId="895049054">
    <w:abstractNumId w:val="13"/>
  </w:num>
  <w:num w:numId="5" w16cid:durableId="1488856751">
    <w:abstractNumId w:val="25"/>
  </w:num>
  <w:num w:numId="6" w16cid:durableId="2018073520">
    <w:abstractNumId w:val="27"/>
  </w:num>
  <w:num w:numId="7" w16cid:durableId="809129439">
    <w:abstractNumId w:val="12"/>
  </w:num>
  <w:num w:numId="8" w16cid:durableId="1339961279">
    <w:abstractNumId w:val="29"/>
  </w:num>
  <w:num w:numId="9" w16cid:durableId="205531737">
    <w:abstractNumId w:val="24"/>
  </w:num>
  <w:num w:numId="10" w16cid:durableId="568655985">
    <w:abstractNumId w:val="21"/>
  </w:num>
  <w:num w:numId="11" w16cid:durableId="722488606">
    <w:abstractNumId w:val="32"/>
  </w:num>
  <w:num w:numId="12" w16cid:durableId="1007712931">
    <w:abstractNumId w:val="28"/>
  </w:num>
  <w:num w:numId="13" w16cid:durableId="1770736890">
    <w:abstractNumId w:val="8"/>
  </w:num>
  <w:num w:numId="14" w16cid:durableId="815801858">
    <w:abstractNumId w:val="35"/>
  </w:num>
  <w:num w:numId="15" w16cid:durableId="1952129920">
    <w:abstractNumId w:val="5"/>
  </w:num>
  <w:num w:numId="16" w16cid:durableId="1116488511">
    <w:abstractNumId w:val="3"/>
  </w:num>
  <w:num w:numId="17" w16cid:durableId="86078203">
    <w:abstractNumId w:val="1"/>
  </w:num>
  <w:num w:numId="18" w16cid:durableId="1986397126">
    <w:abstractNumId w:val="4"/>
  </w:num>
  <w:num w:numId="19" w16cid:durableId="221451520">
    <w:abstractNumId w:val="2"/>
  </w:num>
  <w:num w:numId="20" w16cid:durableId="667330">
    <w:abstractNumId w:val="0"/>
  </w:num>
  <w:num w:numId="21" w16cid:durableId="1687050880">
    <w:abstractNumId w:val="31"/>
  </w:num>
  <w:num w:numId="22" w16cid:durableId="120999174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12218051">
    <w:abstractNumId w:val="15"/>
  </w:num>
  <w:num w:numId="24" w16cid:durableId="629433808">
    <w:abstractNumId w:val="30"/>
  </w:num>
  <w:num w:numId="25" w16cid:durableId="917054158">
    <w:abstractNumId w:val="6"/>
  </w:num>
  <w:num w:numId="26" w16cid:durableId="687222213">
    <w:abstractNumId w:val="14"/>
  </w:num>
  <w:num w:numId="27" w16cid:durableId="1586694046">
    <w:abstractNumId w:val="17"/>
  </w:num>
  <w:num w:numId="28" w16cid:durableId="2014603652">
    <w:abstractNumId w:val="19"/>
  </w:num>
  <w:num w:numId="29" w16cid:durableId="1325819569">
    <w:abstractNumId w:val="18"/>
  </w:num>
  <w:num w:numId="30" w16cid:durableId="1214581989">
    <w:abstractNumId w:val="9"/>
  </w:num>
  <w:num w:numId="31" w16cid:durableId="1827473107">
    <w:abstractNumId w:val="7"/>
  </w:num>
  <w:num w:numId="32" w16cid:durableId="114445139">
    <w:abstractNumId w:val="33"/>
  </w:num>
  <w:num w:numId="33" w16cid:durableId="1558055431">
    <w:abstractNumId w:val="36"/>
  </w:num>
  <w:num w:numId="34" w16cid:durableId="846946543">
    <w:abstractNumId w:val="37"/>
  </w:num>
  <w:num w:numId="35" w16cid:durableId="2105295778">
    <w:abstractNumId w:val="16"/>
  </w:num>
  <w:num w:numId="36" w16cid:durableId="1740009817">
    <w:abstractNumId w:val="11"/>
  </w:num>
  <w:num w:numId="37" w16cid:durableId="1352417158">
    <w:abstractNumId w:val="22"/>
  </w:num>
  <w:num w:numId="38" w16cid:durableId="7020130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33BE5"/>
    <w:rsid w:val="00037EEF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2E60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3892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306B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C17BB"/>
    <w:rsid w:val="003D0B4A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356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B61F5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5CE6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36BD4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2FAC"/>
    <w:rsid w:val="00C848A8"/>
    <w:rsid w:val="00C91815"/>
    <w:rsid w:val="00C94892"/>
    <w:rsid w:val="00CB4828"/>
    <w:rsid w:val="00CB781E"/>
    <w:rsid w:val="00CC3C23"/>
    <w:rsid w:val="00CD4266"/>
    <w:rsid w:val="00CD6C49"/>
    <w:rsid w:val="00CF600E"/>
    <w:rsid w:val="00D05E17"/>
    <w:rsid w:val="00D13E05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7026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4897"/>
    <w:rsid w:val="00F31429"/>
    <w:rsid w:val="00F315FE"/>
    <w:rsid w:val="00F32A4C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WW8Num12z4">
    <w:name w:val="WW8Num12z4"/>
    <w:rsid w:val="00F32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9417E4-E833-44AB-8C3C-58277E198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2024-01-31T00:59:00Z</dcterms:modified>
</cp:coreProperties>
</file>